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B3255" w:rsidP="005B3255" w:rsidRDefault="005B3255" w14:paraId="52BBE824" w14:textId="77777777">
      <w:pPr>
        <w:rPr>
          <w:del w:author="Gość" w:date="2025-12-16T22:18:16.373Z" w16du:dateUtc="2025-12-16T22:18:16.373Z" w:id="460235291"/>
        </w:rPr>
      </w:pPr>
      <w:r w:rsidR="0E9B990F">
        <w:rPr/>
        <w:t>6. Zał. nr 5 Opis wymagań technicznych płyt</w:t>
      </w:r>
      <w:r w:rsidR="0E9B990F">
        <w:rPr/>
        <w:t xml:space="preserve"> </w:t>
      </w:r>
    </w:p>
    <w:p w:rsidR="00D02467" w:rsidRDefault="00D02467" w14:paraId="58B77C56" w14:textId="77777777">
      <w:pPr>
        <w:rPr>
          <w:del w:author="Gość" w:date="2025-12-16T22:18:16.948Z" w16du:dateUtc="2025-12-16T22:18:16.948Z" w:id="52109539"/>
        </w:rPr>
      </w:pPr>
    </w:p>
    <w:p w:rsidR="6C26D32E" w:rsidRDefault="6C26D32E" w14:paraId="31D11E87" w14:textId="1E3212C8">
      <w:pPr>
        <w:rPr>
          <w:del w:author="Gość" w:date="2025-12-16T22:18:17.506Z" w16du:dateUtc="2025-12-16T22:18:17.506Z" w:id="598137178"/>
        </w:rPr>
      </w:pPr>
    </w:p>
    <w:p w:rsidR="0E9B990F" w:rsidRDefault="0E9B990F" w14:paraId="6A03E600" w14:textId="4A9E77CE">
      <w:pPr>
        <w:rPr>
          <w:del w:author="Gość" w:date="2025-12-16T22:18:17.754Z" w16du:dateUtc="2025-12-16T22:18:17.754Z" w:id="396557050"/>
        </w:rPr>
      </w:pPr>
    </w:p>
    <w:p w:rsidR="0E9B990F" w:rsidRDefault="0E9B990F" w14:paraId="2408145B" w14:textId="45A4B129">
      <w:pPr>
        <w:rPr>
          <w:del w:author="Gość" w:date="2025-12-16T22:18:18.168Z" w16du:dateUtc="2025-12-16T22:18:18.168Z" w:id="823723602"/>
        </w:rPr>
      </w:pPr>
    </w:p>
    <w:p w:rsidR="0E9B990F" w:rsidRDefault="0E9B990F" w14:paraId="35B341DC" w14:textId="5F3AE3E7">
      <w:pPr>
        <w:rPr>
          <w:del w:author="Gość" w:date="2025-12-16T22:18:18.339Z" w16du:dateUtc="2025-12-16T22:18:18.339Z" w:id="944938925"/>
        </w:rPr>
      </w:pPr>
    </w:p>
    <w:p w:rsidR="0E9B990F" w:rsidRDefault="0E9B990F" w14:paraId="22896054" w14:textId="324A8398">
      <w:pPr>
        <w:rPr>
          <w:del w:author="Gość" w:date="2025-12-16T22:18:18.5Z" w16du:dateUtc="2025-12-16T22:18:18.5Z" w:id="411940717"/>
        </w:rPr>
      </w:pPr>
    </w:p>
    <w:p w:rsidR="0E9B990F" w:rsidRDefault="0E9B990F" w14:paraId="4CE9A1CD" w14:textId="44678AA9"/>
    <w:p w:rsidR="0E9B990F" w:rsidRDefault="0E9B990F" w14:paraId="4D3FBA5E" w14:textId="4BA26268"/>
    <w:p w:rsidR="0E9B990F" w:rsidRDefault="0E9B990F" w14:paraId="0269A5C7" w14:textId="3F07C017">
      <w:pPr>
        <w:rPr>
          <w:del w:author="Gość" w:date="2025-12-16T22:18:35.547Z" w16du:dateUtc="2025-12-16T22:18:35.547Z" w:id="263820548"/>
        </w:rPr>
      </w:pPr>
    </w:p>
    <w:p w:rsidR="0E9B990F" w:rsidRDefault="0E9B990F" w14:paraId="14C2B900" w14:textId="5F5081C2">
      <w:pPr>
        <w:rPr>
          <w:del w:author="Gość" w:date="2025-12-16T22:18:35.39Z" w16du:dateUtc="2025-12-16T22:18:35.39Z" w:id="1328914924"/>
        </w:rPr>
      </w:pPr>
    </w:p>
    <w:p w:rsidR="0E9B990F" w:rsidRDefault="0E9B990F" w14:paraId="69953F7A" w14:textId="0DC16820">
      <w:pPr>
        <w:rPr>
          <w:del w:author="Gość" w:date="2025-12-16T22:18:34.98Z" w16du:dateUtc="2025-12-16T22:18:34.98Z" w:id="1904672958"/>
        </w:rPr>
      </w:pPr>
    </w:p>
    <w:p w:rsidR="0E9B990F" w:rsidRDefault="0E9B990F" w14:paraId="5C6D40B8" w14:textId="748FFC09">
      <w:pPr>
        <w:rPr>
          <w:del w:author="Gość" w:date="2025-12-16T22:18:34.816Z" w16du:dateUtc="2025-12-16T22:18:34.816Z" w:id="1364924600"/>
        </w:rPr>
      </w:pPr>
    </w:p>
    <w:p w:rsidR="0E9B990F" w:rsidRDefault="0E9B990F" w14:paraId="0F3BCB13" w14:textId="6EBCC2AB">
      <w:pPr>
        <w:rPr>
          <w:del w:author="Gość" w:date="2025-12-16T22:18:34.43Z" w16du:dateUtc="2025-12-16T22:18:34.43Z" w:id="1073891432"/>
        </w:rPr>
      </w:pPr>
    </w:p>
    <w:p w:rsidR="0E9B990F" w:rsidRDefault="0E9B990F" w14:paraId="54597651" w14:textId="0C18FBA1">
      <w:pPr>
        <w:rPr>
          <w:del w:author="Gość" w:date="2025-12-16T22:18:34.264Z" w16du:dateUtc="2025-12-16T22:18:34.264Z" w:id="46551493"/>
        </w:rPr>
      </w:pPr>
    </w:p>
    <w:p w:rsidR="0E9B990F" w:rsidRDefault="0E9B990F" w14:paraId="285578A4" w14:textId="26BBAA23">
      <w:pPr>
        <w:rPr>
          <w:del w:author="Gość" w:date="2025-12-16T22:18:34.098Z" w16du:dateUtc="2025-12-16T22:18:34.098Z" w:id="587129164"/>
        </w:rPr>
      </w:pPr>
    </w:p>
    <w:p w:rsidR="0E9B990F" w:rsidRDefault="0E9B990F" w14:paraId="0CAD88F8" w14:textId="4A924499">
      <w:pPr>
        <w:rPr>
          <w:del w:author="Gość" w:date="2025-12-16T22:18:33.725Z" w16du:dateUtc="2025-12-16T22:18:33.725Z" w:id="95018574"/>
        </w:rPr>
      </w:pPr>
    </w:p>
    <w:p w:rsidR="0E9B990F" w:rsidRDefault="0E9B990F" w14:paraId="6E558B41" w14:textId="697ED007">
      <w:pPr>
        <w:rPr>
          <w:del w:author="Gość" w:date="2025-12-16T22:18:33.559Z" w16du:dateUtc="2025-12-16T22:18:33.559Z" w:id="440982298"/>
        </w:rPr>
      </w:pPr>
    </w:p>
    <w:p w:rsidR="0E9B990F" w:rsidRDefault="0E9B990F" w14:paraId="07DD637C" w14:textId="2A6F5E44">
      <w:pPr>
        <w:rPr>
          <w:del w:author="Gość" w:date="2025-12-16T22:18:33.393Z" w16du:dateUtc="2025-12-16T22:18:33.393Z" w:id="1843291448"/>
        </w:rPr>
      </w:pPr>
    </w:p>
    <w:p w:rsidR="0E9B990F" w:rsidRDefault="0E9B990F" w14:paraId="42F57D45" w14:textId="21722979">
      <w:pPr>
        <w:rPr>
          <w:del w:author="Gość" w:date="2025-12-16T22:18:32.982Z" w16du:dateUtc="2025-12-16T22:18:32.982Z" w:id="1872216378"/>
        </w:rPr>
      </w:pPr>
    </w:p>
    <w:p w:rsidR="0E9B990F" w:rsidRDefault="0E9B990F" w14:paraId="73AE73DF" w14:textId="6DE25F87">
      <w:pPr>
        <w:rPr>
          <w:del w:author="Gość" w:date="2025-12-16T22:18:32.821Z" w16du:dateUtc="2025-12-16T22:18:32.821Z" w:id="2117901837"/>
        </w:rPr>
      </w:pPr>
    </w:p>
    <w:p w:rsidR="0E9B990F" w:rsidRDefault="0E9B990F" w14:paraId="75701147" w14:textId="04C182AD">
      <w:pPr>
        <w:rPr>
          <w:del w:author="Gość" w:date="2025-12-16T22:18:32.657Z" w16du:dateUtc="2025-12-16T22:18:32.657Z" w:id="369229274"/>
        </w:rPr>
      </w:pPr>
    </w:p>
    <w:p w:rsidR="0E9B990F" w:rsidRDefault="0E9B990F" w14:paraId="0D6E2D5F" w14:textId="3A1E394F">
      <w:pPr>
        <w:rPr>
          <w:del w:author="Gość" w:date="2025-12-16T22:18:32.245Z" w16du:dateUtc="2025-12-16T22:18:32.245Z" w:id="977254027"/>
        </w:rPr>
      </w:pPr>
    </w:p>
    <w:p w:rsidR="0E9B990F" w:rsidRDefault="0E9B990F" w14:paraId="412C3869" w14:textId="4F9E652C">
      <w:pPr>
        <w:rPr>
          <w:del w:author="Gość" w:date="2025-12-16T22:18:32.081Z" w16du:dateUtc="2025-12-16T22:18:32.081Z" w:id="650189483"/>
        </w:rPr>
      </w:pPr>
    </w:p>
    <w:p w:rsidR="0E9B990F" w:rsidRDefault="0E9B990F" w14:paraId="17BB2857" w14:textId="440BE2A4">
      <w:pPr>
        <w:rPr>
          <w:del w:author="Gość" w:date="2025-12-16T22:18:31.922Z" w16du:dateUtc="2025-12-16T22:18:31.922Z" w:id="145924041"/>
        </w:rPr>
      </w:pPr>
    </w:p>
    <w:p w:rsidR="0E9B990F" w:rsidRDefault="0E9B990F" w14:paraId="2B177EC2" w14:textId="634B970C">
      <w:pPr>
        <w:rPr>
          <w:del w:author="Gość" w:date="2025-12-16T22:18:31.759Z" w16du:dateUtc="2025-12-16T22:18:31.759Z" w:id="1846838684"/>
        </w:rPr>
      </w:pPr>
    </w:p>
    <w:p w:rsidR="0E9B990F" w:rsidRDefault="0E9B990F" w14:paraId="402CA510" w14:textId="0E1D43D2">
      <w:pPr>
        <w:rPr>
          <w:del w:author="Gość" w:date="2025-12-16T22:18:30.947Z" w16du:dateUtc="2025-12-16T22:18:30.947Z" w:id="1793471376"/>
        </w:rPr>
      </w:pPr>
    </w:p>
    <w:p w:rsidR="0E9B990F" w:rsidRDefault="0E9B990F" w14:paraId="7284A2E1" w14:textId="39926E58">
      <w:pPr>
        <w:rPr>
          <w:del w:author="Gość" w:date="2025-12-16T22:18:30.786Z" w16du:dateUtc="2025-12-16T22:18:30.786Z" w:id="985896542"/>
        </w:rPr>
      </w:pPr>
    </w:p>
    <w:p w:rsidR="0E9B990F" w:rsidRDefault="0E9B990F" w14:paraId="0C4388FF" w14:textId="49D19FD6">
      <w:pPr>
        <w:rPr>
          <w:del w:author="Gość" w:date="2025-12-16T22:18:30.338Z" w16du:dateUtc="2025-12-16T22:18:30.338Z" w:id="1473463449"/>
        </w:rPr>
      </w:pPr>
    </w:p>
    <w:p w:rsidR="0E9B990F" w:rsidRDefault="0E9B990F" w14:paraId="37B96311" w14:textId="118736F3">
      <w:pPr>
        <w:rPr>
          <w:del w:author="Gość" w:date="2025-12-16T22:18:30.179Z" w16du:dateUtc="2025-12-16T22:18:30.179Z" w:id="374348635"/>
        </w:rPr>
      </w:pPr>
    </w:p>
    <w:p w:rsidR="0E9B990F" w:rsidRDefault="0E9B990F" w14:paraId="7C4BBC70" w14:textId="00498F27">
      <w:pPr>
        <w:rPr>
          <w:del w:author="Gość" w:date="2025-12-16T22:18:30.013Z" w16du:dateUtc="2025-12-16T22:18:30.013Z" w:id="1207158900"/>
        </w:rPr>
      </w:pPr>
    </w:p>
    <w:p w:rsidR="0E9B990F" w:rsidRDefault="0E9B990F" w14:paraId="5CA529FD" w14:textId="7C58AA6F">
      <w:pPr>
        <w:rPr>
          <w:del w:author="Gość" w:date="2025-12-16T22:18:29.849Z" w16du:dateUtc="2025-12-16T22:18:29.849Z" w:id="1083168093"/>
        </w:rPr>
      </w:pPr>
    </w:p>
    <w:p w:rsidR="0E9B990F" w:rsidRDefault="0E9B990F" w14:paraId="200B18C0" w14:textId="7F5A69A7">
      <w:pPr>
        <w:rPr>
          <w:del w:author="Gość" w:date="2025-12-16T22:18:29.687Z" w16du:dateUtc="2025-12-16T22:18:29.687Z" w:id="1393406511"/>
        </w:rPr>
      </w:pPr>
    </w:p>
    <w:p w:rsidR="0E9B990F" w:rsidRDefault="0E9B990F" w14:paraId="569B607B" w14:textId="1E985F15">
      <w:pPr>
        <w:rPr>
          <w:del w:author="Gość" w:date="2025-12-16T22:18:29.519Z" w16du:dateUtc="2025-12-16T22:18:29.519Z" w:id="304837795"/>
        </w:rPr>
      </w:pPr>
    </w:p>
    <w:p w:rsidR="0E9B990F" w:rsidRDefault="0E9B990F" w14:paraId="5A63E78B" w14:textId="202BFBB5">
      <w:pPr>
        <w:rPr>
          <w:del w:author="Gość" w:date="2025-12-16T22:18:29.361Z" w16du:dateUtc="2025-12-16T22:18:29.361Z" w:id="643516299"/>
        </w:rPr>
      </w:pPr>
    </w:p>
    <w:p w:rsidR="0E9B990F" w:rsidRDefault="0E9B990F" w14:paraId="439934C4" w14:textId="5BC9A7F5">
      <w:pPr>
        <w:rPr>
          <w:del w:author="Gość" w:date="2025-12-16T22:18:29.191Z" w16du:dateUtc="2025-12-16T22:18:29.191Z" w:id="1658735745"/>
        </w:rPr>
      </w:pPr>
    </w:p>
    <w:p w:rsidR="0E9B990F" w:rsidRDefault="0E9B990F" w14:paraId="1E1436AB" w14:textId="5082AB90">
      <w:pPr>
        <w:rPr>
          <w:del w:author="Gość" w:date="2025-12-16T22:18:29.036Z" w16du:dateUtc="2025-12-16T22:18:29.036Z" w:id="1677943204"/>
        </w:rPr>
      </w:pPr>
    </w:p>
    <w:p w:rsidR="0E9B990F" w:rsidRDefault="0E9B990F" w14:paraId="624295A4" w14:textId="5B1AE08D">
      <w:pPr>
        <w:rPr>
          <w:del w:author="Gość" w:date="2025-12-16T22:18:28.874Z" w16du:dateUtc="2025-12-16T22:18:28.874Z" w:id="1673421564"/>
        </w:rPr>
      </w:pPr>
    </w:p>
    <w:p w:rsidR="0E9B990F" w:rsidRDefault="0E9B990F" w14:paraId="2D5A5692" w14:textId="789BA833">
      <w:pPr>
        <w:rPr>
          <w:del w:author="Gość" w:date="2025-12-16T22:18:28.711Z" w16du:dateUtc="2025-12-16T22:18:28.711Z" w:id="1959987381"/>
        </w:rPr>
      </w:pPr>
    </w:p>
    <w:p w:rsidR="0E9B990F" w:rsidRDefault="0E9B990F" w14:paraId="24E9C399" w14:textId="6AD7C5EA">
      <w:pPr>
        <w:rPr>
          <w:del w:author="Gość" w:date="2025-12-16T22:18:28.526Z" w16du:dateUtc="2025-12-16T22:18:28.526Z" w:id="2125097785"/>
        </w:rPr>
      </w:pPr>
    </w:p>
    <w:p w:rsidR="0E9B990F" w:rsidRDefault="0E9B990F" w14:paraId="31E1B499" w14:textId="64B77DF6">
      <w:pPr>
        <w:rPr>
          <w:del w:author="Gość" w:date="2025-12-16T22:18:27.833Z" w16du:dateUtc="2025-12-16T22:18:27.833Z" w:id="1478868806"/>
        </w:rPr>
      </w:pPr>
    </w:p>
    <w:p w:rsidR="0E9B990F" w:rsidRDefault="0E9B990F" w14:paraId="0CF39B94" w14:textId="486CDC83">
      <w:pPr>
        <w:rPr>
          <w:del w:author="Gość" w:date="2025-12-16T22:18:27.674Z" w16du:dateUtc="2025-12-16T22:18:27.674Z" w:id="1589895896"/>
        </w:rPr>
      </w:pPr>
    </w:p>
    <w:p w:rsidR="0E9B990F" w:rsidRDefault="0E9B990F" w14:paraId="1132F111" w14:textId="768AAA8D">
      <w:pPr>
        <w:rPr>
          <w:del w:author="Gość" w:date="2025-12-16T22:18:27.516Z" w16du:dateUtc="2025-12-16T22:18:27.516Z" w:id="2122753763"/>
        </w:rPr>
      </w:pPr>
    </w:p>
    <w:p w:rsidR="0E9B990F" w:rsidRDefault="0E9B990F" w14:paraId="61ED040F" w14:textId="4F2BCE50">
      <w:pPr>
        <w:rPr>
          <w:del w:author="Gość" w:date="2025-12-16T22:18:27.36Z" w16du:dateUtc="2025-12-16T22:18:27.36Z" w:id="561199957"/>
        </w:rPr>
      </w:pPr>
    </w:p>
    <w:p w:rsidR="0E9B990F" w:rsidRDefault="0E9B990F" w14:paraId="48110170" w14:textId="2660D9C7">
      <w:pPr>
        <w:rPr>
          <w:del w:author="Gość" w:date="2025-12-16T22:18:27.204Z" w16du:dateUtc="2025-12-16T22:18:27.204Z" w:id="923852727"/>
        </w:rPr>
      </w:pPr>
    </w:p>
    <w:p w:rsidR="0E9B990F" w:rsidRDefault="0E9B990F" w14:paraId="4AB93CE2" w14:textId="0333EB0C">
      <w:pPr>
        <w:rPr>
          <w:del w:author="Gość" w:date="2025-12-16T22:18:27.039Z" w16du:dateUtc="2025-12-16T22:18:27.039Z" w:id="1455194859"/>
        </w:rPr>
      </w:pPr>
    </w:p>
    <w:p w:rsidR="0E9B990F" w:rsidRDefault="0E9B990F" w14:paraId="75D42EAD" w14:textId="19723197">
      <w:pPr>
        <w:rPr>
          <w:del w:author="Gość" w:date="2025-12-16T22:18:26.88Z" w16du:dateUtc="2025-12-16T22:18:26.88Z" w:id="891974014"/>
        </w:rPr>
      </w:pPr>
    </w:p>
    <w:p w:rsidR="0E9B990F" w:rsidRDefault="0E9B990F" w14:paraId="06D3CB4C" w14:textId="7856EA9A">
      <w:pPr>
        <w:rPr>
          <w:del w:author="Gość" w:date="2025-12-16T22:18:26.713Z" w16du:dateUtc="2025-12-16T22:18:26.713Z" w:id="956135331"/>
        </w:rPr>
      </w:pPr>
    </w:p>
    <w:p w:rsidR="00D02467" w:rsidP="00D02467" w:rsidRDefault="00D02467" w14:paraId="4E2A830E" w14:textId="77777777">
      <w:pPr>
        <w:rPr>
          <w:del w:author="Gość" w:date="2025-12-16T22:18:26.509Z" w16du:dateUtc="2025-12-16T22:18:26.509Z" w:id="121016669"/>
        </w:rPr>
      </w:pPr>
    </w:p>
    <w:p w:rsidR="67E5909A" w:rsidRDefault="67E5909A" w14:paraId="2B5C66D5" w14:textId="0CA57151">
      <w:pPr/>
      <w:r w:rsidR="0E9B990F">
        <w:rPr/>
        <w:t>Dotyczy oferty dostawy i nadzoru montażu płyt warstwowych z rdzeniem PIR o grubości 160 mm</w:t>
      </w:r>
    </w:p>
    <w:p w:rsidR="67E5909A" w:rsidRDefault="67E5909A" w14:paraId="7880FB79" w14:textId="3495F6C5">
      <w:pPr/>
      <w:r w:rsidR="0E9B990F">
        <w:rPr/>
        <w:t>które powinny spełniać poniższe parametry techniczne :</w:t>
      </w:r>
    </w:p>
    <w:p w:rsidR="399CF185" w:rsidP="0E9B990F" w:rsidRDefault="399CF185" w14:paraId="5123FE1B" w14:textId="415B47D1">
      <w:pPr>
        <w:pStyle w:val="Normal"/>
        <w:spacing w:before="240" w:after="159" w:line="278" w:lineRule="auto"/>
        <w:ind/>
        <w:rPr>
          <w:rFonts w:ascii="Calibri" w:hAnsi="Calibri" w:eastAsia="Calibri" w:cs="Calibri"/>
          <w:sz w:val="24"/>
          <w:szCs w:val="24"/>
        </w:rPr>
      </w:pPr>
      <w:r w:rsidRPr="0E9B990F" w:rsidR="0E9B990F">
        <w:rPr>
          <w:rFonts w:ascii="Calibri" w:hAnsi="Calibri" w:eastAsia="Calibri" w:cs="Calibri"/>
          <w:sz w:val="24"/>
          <w:szCs w:val="24"/>
        </w:rPr>
        <w:t>- 2.420 m.kw poszycie dachu</w:t>
      </w:r>
    </w:p>
    <w:p w:rsidR="399CF185" w:rsidP="0E9B990F" w:rsidRDefault="399CF185" w14:paraId="3C15ECCC" w14:textId="5CC3EEEA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Płyty warstwowe</w:t>
      </w:r>
    </w:p>
    <w:p w:rsidR="399CF185" w:rsidP="0E9B990F" w:rsidRDefault="399CF185" w14:paraId="545B8AE5" w14:textId="26C101DD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Rdzeń: PIR</w:t>
      </w:r>
    </w:p>
    <w:p w:rsidR="399CF185" w:rsidP="0E9B990F" w:rsidRDefault="399CF185" w14:paraId="32F5B42A" w14:textId="18CD913B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Grubość płyty: 160 mm</w:t>
      </w:r>
    </w:p>
    <w:p w:rsidR="399CF185" w:rsidP="0E9B990F" w:rsidRDefault="399CF185" w14:paraId="1E429A4C" w14:textId="774922CB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Gatunek: 1</w:t>
      </w:r>
    </w:p>
    <w:p w:rsidR="399CF185" w:rsidP="0E9B990F" w:rsidRDefault="399CF185" w14:paraId="099D25CF" w14:textId="400E39D8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Kolor: 7016</w:t>
      </w:r>
    </w:p>
    <w:p w:rsidR="399CF185" w:rsidP="0E9B990F" w:rsidRDefault="399CF185" w14:paraId="0590C242" w14:textId="613D04C9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Współczynnik przewodniości cieplnej λD: 0,022 W/mK</w:t>
      </w:r>
    </w:p>
    <w:p w:rsidR="399CF185" w:rsidP="0E9B990F" w:rsidRDefault="399CF185" w14:paraId="2596AF7C" w14:textId="6A8836A0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Współczynnik przenikania ciepła U</w:t>
      </w:r>
      <w:r w:rsidRPr="0E9B990F" w:rsidR="0E9B990F">
        <w:rPr>
          <w:rFonts w:ascii="Calibri" w:hAnsi="Calibri" w:eastAsia="Calibri" w:cs="Calibri"/>
          <w:sz w:val="16"/>
          <w:szCs w:val="16"/>
        </w:rPr>
        <w:t>D.S</w:t>
      </w:r>
      <w:r w:rsidRPr="0E9B990F" w:rsidR="0E9B990F">
        <w:rPr>
          <w:rFonts w:ascii="Calibri" w:hAnsi="Calibri" w:eastAsia="Calibri" w:cs="Calibri"/>
        </w:rPr>
        <w:t xml:space="preserve"> [W/m K]: 0,13</w:t>
      </w:r>
    </w:p>
    <w:p w:rsidR="399CF185" w:rsidP="0E9B990F" w:rsidRDefault="399CF185" w14:paraId="17457546" w14:textId="2A93CFA3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Współczynnik przenikania ciepła U</w:t>
      </w:r>
      <w:r w:rsidRPr="0E9B990F" w:rsidR="0E9B990F">
        <w:rPr>
          <w:rFonts w:ascii="Calibri" w:hAnsi="Calibri" w:eastAsia="Calibri" w:cs="Calibri"/>
          <w:sz w:val="16"/>
          <w:szCs w:val="16"/>
        </w:rPr>
        <w:t>C</w:t>
      </w:r>
      <w:r w:rsidRPr="0E9B990F" w:rsidR="0E9B990F">
        <w:rPr>
          <w:rFonts w:ascii="Calibri" w:hAnsi="Calibri" w:eastAsia="Calibri" w:cs="Calibri"/>
        </w:rPr>
        <w:t xml:space="preserve"> [W/m K]: 0,13</w:t>
      </w:r>
    </w:p>
    <w:p w:rsidR="399CF185" w:rsidP="0E9B990F" w:rsidRDefault="399CF185" w14:paraId="329662B0" w14:textId="0F2EAD8A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Gęstość rdzenia: 40 ±3 kg/m3</w:t>
      </w:r>
    </w:p>
    <w:p w:rsidR="399CF185" w:rsidP="0E9B990F" w:rsidRDefault="399CF185" w14:paraId="1DBE4871" w14:textId="7E4B00B2">
      <w:pPr>
        <w:spacing w:before="240" w:after="159" w:line="278" w:lineRule="auto"/>
        <w:ind w:left="720"/>
        <w:rPr>
          <w:rFonts w:ascii="Calibri" w:hAnsi="Calibri" w:eastAsia="Calibri" w:cs="Calibri"/>
          <w:sz w:val="24"/>
          <w:szCs w:val="24"/>
        </w:rPr>
      </w:pPr>
      <w:r w:rsidRPr="0E9B990F" w:rsidR="0E9B990F">
        <w:rPr>
          <w:rFonts w:ascii="Calibri" w:hAnsi="Calibri" w:eastAsia="Calibri" w:cs="Calibri"/>
          <w:sz w:val="24"/>
          <w:szCs w:val="24"/>
        </w:rPr>
        <w:t>- 1.130 m.kw poszycie ścian zewnętrznych</w:t>
      </w:r>
    </w:p>
    <w:p w:rsidR="399CF185" w:rsidP="0E9B990F" w:rsidRDefault="399CF185" w14:paraId="43CAC1AE" w14:textId="677DAA55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Płyty warstwowe</w:t>
      </w:r>
    </w:p>
    <w:p w:rsidR="399CF185" w:rsidP="0E9B990F" w:rsidRDefault="399CF185" w14:paraId="1AB7A933" w14:textId="6DB9FAD0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Rdzeń: PIR</w:t>
      </w:r>
    </w:p>
    <w:p w:rsidR="399CF185" w:rsidP="0E9B990F" w:rsidRDefault="399CF185" w14:paraId="7E2F3167" w14:textId="23C2563C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Grubość płyty: 160 mm</w:t>
      </w:r>
    </w:p>
    <w:p w:rsidR="399CF185" w:rsidP="0E9B990F" w:rsidRDefault="399CF185" w14:paraId="504A05C1" w14:textId="17E9EB18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Gatunek: 1</w:t>
      </w:r>
    </w:p>
    <w:p w:rsidR="399CF185" w:rsidP="0E9B990F" w:rsidRDefault="399CF185" w14:paraId="1DC37724" w14:textId="2F4C3FEE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Kolor: 7016</w:t>
      </w:r>
    </w:p>
    <w:p w:rsidR="399CF185" w:rsidP="0E9B990F" w:rsidRDefault="399CF185" w14:paraId="4D4DFAF4" w14:textId="353B7AF4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Współczynnik przewodniości cieplnej λD: 0,022 W/mK</w:t>
      </w:r>
    </w:p>
    <w:p w:rsidR="399CF185" w:rsidP="0E9B990F" w:rsidRDefault="399CF185" w14:paraId="257718DF" w14:textId="2A848F7E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Współczynnik przenikania ciepła U</w:t>
      </w:r>
      <w:r w:rsidRPr="0E9B990F" w:rsidR="0E9B990F">
        <w:rPr>
          <w:rFonts w:ascii="Calibri" w:hAnsi="Calibri" w:eastAsia="Calibri" w:cs="Calibri"/>
          <w:sz w:val="16"/>
          <w:szCs w:val="16"/>
        </w:rPr>
        <w:t>D.S</w:t>
      </w:r>
      <w:r w:rsidRPr="0E9B990F" w:rsidR="0E9B990F">
        <w:rPr>
          <w:rFonts w:ascii="Calibri" w:hAnsi="Calibri" w:eastAsia="Calibri" w:cs="Calibri"/>
        </w:rPr>
        <w:t xml:space="preserve"> [W/m K]: 0,13</w:t>
      </w:r>
    </w:p>
    <w:p w:rsidR="399CF185" w:rsidP="0E9B990F" w:rsidRDefault="399CF185" w14:paraId="4B7FECC2" w14:textId="77C59947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Współczynnik przenikania ciepła U</w:t>
      </w:r>
      <w:r w:rsidRPr="0E9B990F" w:rsidR="0E9B990F">
        <w:rPr>
          <w:rFonts w:ascii="Calibri" w:hAnsi="Calibri" w:eastAsia="Calibri" w:cs="Calibri"/>
          <w:sz w:val="16"/>
          <w:szCs w:val="16"/>
        </w:rPr>
        <w:t>C</w:t>
      </w:r>
      <w:r w:rsidRPr="0E9B990F" w:rsidR="0E9B990F">
        <w:rPr>
          <w:rFonts w:ascii="Calibri" w:hAnsi="Calibri" w:eastAsia="Calibri" w:cs="Calibri"/>
        </w:rPr>
        <w:t xml:space="preserve"> [W/m K]: 0,14</w:t>
      </w:r>
    </w:p>
    <w:p w:rsidR="399CF185" w:rsidP="0E9B990F" w:rsidRDefault="399CF185" w14:paraId="7BC749A7" w14:textId="7946086A">
      <w:pPr>
        <w:spacing w:before="240" w:after="198"/>
        <w:rPr>
          <w:rFonts w:ascii="Calibri" w:hAnsi="Calibri" w:eastAsia="Calibri" w:cs="Calibri"/>
        </w:rPr>
      </w:pPr>
      <w:r w:rsidRPr="0E9B990F" w:rsidR="0E9B990F">
        <w:rPr>
          <w:rFonts w:ascii="Calibri" w:hAnsi="Calibri" w:eastAsia="Calibri" w:cs="Calibri"/>
        </w:rPr>
        <w:t>Gęstość rdzenia: 40 ±3 kg/m3</w:t>
      </w:r>
    </w:p>
    <w:p w:rsidR="399CF185" w:rsidP="399CF185" w:rsidRDefault="399CF185" w14:paraId="4FF28DE5" w14:textId="77777777"/>
    <w:sectPr w:rsidR="399CF18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F805A"/>
    <w:multiLevelType w:val="hybridMultilevel"/>
    <w:tmpl w:val="FFFFFFFF"/>
    <w:lvl w:ilvl="0" w:tplc="BA8070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B635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1044E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07019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4035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20D9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02D8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A800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ED85C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88802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67"/>
    <w:rsid w:val="000F42CC"/>
    <w:rsid w:val="001267CE"/>
    <w:rsid w:val="003B4B47"/>
    <w:rsid w:val="005B3255"/>
    <w:rsid w:val="00775E76"/>
    <w:rsid w:val="0096656E"/>
    <w:rsid w:val="00D02467"/>
    <w:rsid w:val="00E611E5"/>
    <w:rsid w:val="069D6D73"/>
    <w:rsid w:val="0E9B990F"/>
    <w:rsid w:val="399CF185"/>
    <w:rsid w:val="41FF8497"/>
    <w:rsid w:val="67E5909A"/>
    <w:rsid w:val="6C26D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1DABE"/>
  <w15:docId w15:val="{84A2E052-F8CB-4998-A302-8F0ABC06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ableParagraph" w:customStyle="1">
    <w:name w:val="Table Paragraph"/>
    <w:uiPriority w:val="1"/>
    <w:qFormat/>
    <w:rsid w:val="6C26D32E"/>
    <w:pPr>
      <w:widowControl w:val="0"/>
      <w:spacing w:before="35" w:after="0" w:line="240" w:lineRule="auto"/>
      <w:ind w:left="24"/>
    </w:pPr>
    <w:rPr>
      <w:rFonts w:ascii="Palatino Linotype" w:hAnsi="Palatino Linotype" w:eastAsia="Palatino Linotype" w:cs="Palatino Linotype"/>
    </w:rPr>
  </w:style>
  <w:style w:type="table" w:styleId="TableNormal1" w:customStyle="1">
    <w:name w:val="Table Normal1"/>
    <w:uiPriority w:val="2"/>
    <w:semiHidden/>
    <w:qFormat/>
    <w:rsid w:val="00D0246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uiPriority w:val="34"/>
    <w:qFormat/>
    <w:rsid w:val="6C26D32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HP</dc:creator>
  <keywords/>
  <lastModifiedBy>Gość</lastModifiedBy>
  <revision>8</revision>
  <dcterms:created xsi:type="dcterms:W3CDTF">2025-12-10T22:24:00.0000000Z</dcterms:created>
  <dcterms:modified xsi:type="dcterms:W3CDTF">2025-12-16T22:18:36.5604428Z</dcterms:modified>
</coreProperties>
</file>